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6A" w:rsidRPr="005776EE" w:rsidRDefault="00FF5B6A" w:rsidP="00FF5B6A">
      <w:pPr>
        <w:keepNext/>
        <w:spacing w:before="240" w:after="60" w:line="240" w:lineRule="auto"/>
        <w:ind w:left="-142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it-IT"/>
        </w:rPr>
      </w:pPr>
      <w:bookmarkStart w:id="0" w:name="_Toc481143959"/>
      <w:r w:rsidRPr="005776EE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MODELLO </w:t>
      </w:r>
      <w:r w:rsidR="005C7EC4" w:rsidRPr="005776EE">
        <w:rPr>
          <w:rFonts w:ascii="Times New Roman" w:eastAsia="Times New Roman" w:hAnsi="Times New Roman" w:cs="Times New Roman"/>
          <w:b/>
          <w:bCs/>
          <w:iCs/>
          <w:lang w:eastAsia="it-IT"/>
        </w:rPr>
        <w:t>3</w:t>
      </w:r>
      <w:r w:rsidRPr="005776EE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</w:t>
      </w:r>
      <w:r w:rsidR="00DD710A" w:rsidRPr="005776EE">
        <w:rPr>
          <w:rFonts w:ascii="Times New Roman" w:eastAsia="Times New Roman" w:hAnsi="Times New Roman" w:cs="Times New Roman"/>
          <w:b/>
          <w:bCs/>
          <w:iCs/>
          <w:lang w:eastAsia="it-IT"/>
        </w:rPr>
        <w:t>–</w:t>
      </w:r>
      <w:r w:rsidRPr="005776EE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</w:t>
      </w:r>
      <w:r w:rsidR="00DD710A" w:rsidRPr="005776EE">
        <w:rPr>
          <w:rFonts w:ascii="Times New Roman" w:eastAsia="Times New Roman" w:hAnsi="Times New Roman" w:cs="Times New Roman"/>
          <w:b/>
          <w:bCs/>
          <w:iCs/>
          <w:lang w:eastAsia="it-IT"/>
        </w:rPr>
        <w:t>Domanda di Partecipa</w:t>
      </w:r>
      <w:r w:rsidR="00844C35" w:rsidRPr="005776EE">
        <w:rPr>
          <w:rFonts w:ascii="Times New Roman" w:eastAsia="Times New Roman" w:hAnsi="Times New Roman" w:cs="Times New Roman"/>
          <w:b/>
          <w:bCs/>
          <w:iCs/>
          <w:lang w:eastAsia="it-IT"/>
        </w:rPr>
        <w:t>z</w:t>
      </w:r>
      <w:r w:rsidR="00DD710A" w:rsidRPr="005776EE">
        <w:rPr>
          <w:rFonts w:ascii="Times New Roman" w:eastAsia="Times New Roman" w:hAnsi="Times New Roman" w:cs="Times New Roman"/>
          <w:b/>
          <w:bCs/>
          <w:iCs/>
          <w:lang w:eastAsia="it-IT"/>
        </w:rPr>
        <w:t>ione</w:t>
      </w:r>
      <w:bookmarkEnd w:id="0"/>
    </w:p>
    <w:p w:rsidR="00FF5B6A" w:rsidRPr="005776EE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FF5B6A" w:rsidRPr="005776EE" w:rsidRDefault="00E46C7A" w:rsidP="00FF5B6A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lang w:eastAsia="it-IT"/>
        </w:rPr>
      </w:pPr>
      <w:r w:rsidRPr="005776EE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FF5B6A" w:rsidRPr="005776EE" w:rsidRDefault="00E46C7A" w:rsidP="00E46C7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5776EE">
        <w:rPr>
          <w:rFonts w:ascii="Times New Roman" w:eastAsia="Times New Roman" w:hAnsi="Times New Roman" w:cs="Times New Roman"/>
          <w:lang w:eastAsia="it-IT"/>
        </w:rPr>
        <w:t>Via Surbo, 34</w:t>
      </w:r>
    </w:p>
    <w:p w:rsidR="00FF5B6A" w:rsidRPr="005776EE" w:rsidRDefault="00E46C7A" w:rsidP="00FF5B6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5776EE">
        <w:rPr>
          <w:rFonts w:ascii="Times New Roman" w:eastAsia="Times New Roman" w:hAnsi="Times New Roman" w:cs="Times New Roman"/>
          <w:lang w:eastAsia="it-IT"/>
        </w:rPr>
        <w:t>73019</w:t>
      </w:r>
      <w:r w:rsidR="00E56552" w:rsidRPr="005776EE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5776EE">
        <w:rPr>
          <w:rFonts w:ascii="Times New Roman" w:eastAsia="Times New Roman" w:hAnsi="Times New Roman" w:cs="Times New Roman"/>
          <w:lang w:eastAsia="it-IT"/>
        </w:rPr>
        <w:t>T</w:t>
      </w:r>
      <w:r w:rsidR="00E56552" w:rsidRPr="005776EE">
        <w:rPr>
          <w:rFonts w:ascii="Times New Roman" w:eastAsia="Times New Roman" w:hAnsi="Times New Roman" w:cs="Times New Roman"/>
          <w:lang w:eastAsia="it-IT"/>
        </w:rPr>
        <w:t>repuzzi (</w:t>
      </w:r>
      <w:r w:rsidRPr="005776EE">
        <w:rPr>
          <w:rFonts w:ascii="Times New Roman" w:eastAsia="Times New Roman" w:hAnsi="Times New Roman" w:cs="Times New Roman"/>
          <w:lang w:eastAsia="it-IT"/>
        </w:rPr>
        <w:t>LE</w:t>
      </w:r>
      <w:r w:rsidR="00E56552" w:rsidRPr="005776EE">
        <w:rPr>
          <w:rFonts w:ascii="Times New Roman" w:eastAsia="Times New Roman" w:hAnsi="Times New Roman" w:cs="Times New Roman"/>
          <w:lang w:eastAsia="it-IT"/>
        </w:rPr>
        <w:t>)</w:t>
      </w:r>
    </w:p>
    <w:p w:rsidR="00E56552" w:rsidRPr="005776EE" w:rsidRDefault="00E56552" w:rsidP="00E56552">
      <w:pPr>
        <w:pStyle w:val="Titolo4"/>
        <w:tabs>
          <w:tab w:val="left" w:pos="10337"/>
        </w:tabs>
        <w:ind w:firstLine="0"/>
        <w:jc w:val="right"/>
        <w:rPr>
          <w:rFonts w:ascii="Times New Roman" w:hAnsi="Times New Roman"/>
          <w:i w:val="0"/>
          <w:iCs w:val="0"/>
          <w:sz w:val="22"/>
          <w:szCs w:val="22"/>
        </w:rPr>
      </w:pPr>
    </w:p>
    <w:p w:rsidR="00FF5B6A" w:rsidRPr="005776EE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D433E9" w:rsidRPr="005776EE" w:rsidRDefault="00D433E9" w:rsidP="00C66E27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5776EE">
        <w:rPr>
          <w:rFonts w:ascii="Times New Roman" w:hAnsi="Times New Roman" w:cs="Times New Roman"/>
          <w:bCs/>
          <w:color w:val="000000"/>
        </w:rPr>
        <w:t>PSR Puglia 2014/2020 – Piano di Azione Locale Gal Valle della Cupa S.r.l.</w:t>
      </w:r>
    </w:p>
    <w:p w:rsidR="00D433E9" w:rsidRPr="005776EE" w:rsidRDefault="00D433E9" w:rsidP="001F3DA8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5776EE">
        <w:rPr>
          <w:rFonts w:ascii="Times New Roman" w:hAnsi="Times New Roman" w:cs="Times New Roman"/>
          <w:b/>
          <w:bCs/>
        </w:rPr>
        <w:t>AZIONE 2</w:t>
      </w:r>
      <w:r w:rsidR="001F3DA8" w:rsidRPr="005776EE">
        <w:rPr>
          <w:rFonts w:ascii="Times New Roman" w:hAnsi="Times New Roman" w:cs="Times New Roman"/>
          <w:b/>
          <w:bCs/>
        </w:rPr>
        <w:t xml:space="preserve"> - </w:t>
      </w:r>
      <w:r w:rsidRPr="005776EE">
        <w:rPr>
          <w:rFonts w:ascii="Times New Roman" w:hAnsi="Times New Roman" w:cs="Times New Roman"/>
          <w:b/>
          <w:bCs/>
        </w:rPr>
        <w:t>Creazione e sviluppo di impresa per rafforzare l’offerta di servizi di turismo esper</w:t>
      </w:r>
      <w:r w:rsidR="00D77735" w:rsidRPr="005776EE">
        <w:rPr>
          <w:rFonts w:ascii="Times New Roman" w:hAnsi="Times New Roman" w:cs="Times New Roman"/>
          <w:b/>
          <w:bCs/>
        </w:rPr>
        <w:t>i</w:t>
      </w:r>
      <w:r w:rsidRPr="005776EE">
        <w:rPr>
          <w:rFonts w:ascii="Times New Roman" w:hAnsi="Times New Roman" w:cs="Times New Roman"/>
          <w:b/>
          <w:bCs/>
        </w:rPr>
        <w:t>enz</w:t>
      </w:r>
      <w:r w:rsidR="00D77735" w:rsidRPr="005776EE">
        <w:rPr>
          <w:rFonts w:ascii="Times New Roman" w:hAnsi="Times New Roman" w:cs="Times New Roman"/>
          <w:b/>
          <w:bCs/>
        </w:rPr>
        <w:t>i</w:t>
      </w:r>
      <w:r w:rsidRPr="005776EE">
        <w:rPr>
          <w:rFonts w:ascii="Times New Roman" w:hAnsi="Times New Roman" w:cs="Times New Roman"/>
          <w:b/>
          <w:bCs/>
        </w:rPr>
        <w:t>al</w:t>
      </w:r>
      <w:r w:rsidR="00DA48B5" w:rsidRPr="005776EE">
        <w:rPr>
          <w:rFonts w:ascii="Times New Roman" w:hAnsi="Times New Roman" w:cs="Times New Roman"/>
          <w:b/>
          <w:bCs/>
        </w:rPr>
        <w:t>e, accoglienza ed ospitalità.</w:t>
      </w:r>
    </w:p>
    <w:p w:rsidR="00D433E9" w:rsidRPr="005776EE" w:rsidRDefault="00D433E9" w:rsidP="001F3DA8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5776EE">
        <w:rPr>
          <w:rFonts w:ascii="Times New Roman" w:hAnsi="Times New Roman" w:cs="Times New Roman"/>
          <w:b/>
          <w:bCs/>
        </w:rPr>
        <w:t>INTERVENTO 2.</w:t>
      </w:r>
      <w:r w:rsidR="00D77735" w:rsidRPr="005776EE">
        <w:rPr>
          <w:rFonts w:ascii="Times New Roman" w:hAnsi="Times New Roman" w:cs="Times New Roman"/>
          <w:b/>
          <w:bCs/>
        </w:rPr>
        <w:t>2</w:t>
      </w:r>
      <w:r w:rsidR="001F3DA8" w:rsidRPr="005776EE">
        <w:rPr>
          <w:rFonts w:ascii="Times New Roman" w:hAnsi="Times New Roman" w:cs="Times New Roman"/>
          <w:b/>
          <w:bCs/>
        </w:rPr>
        <w:t xml:space="preserve"> - </w:t>
      </w:r>
      <w:r w:rsidR="00D77735" w:rsidRPr="005776EE">
        <w:rPr>
          <w:rFonts w:ascii="Times New Roman" w:hAnsi="Times New Roman" w:cs="Times New Roman"/>
          <w:b/>
        </w:rPr>
        <w:t xml:space="preserve">Pacchetto </w:t>
      </w:r>
      <w:proofErr w:type="spellStart"/>
      <w:proofErr w:type="gramStart"/>
      <w:r w:rsidR="00D77735" w:rsidRPr="005776EE">
        <w:rPr>
          <w:rFonts w:ascii="Times New Roman" w:hAnsi="Times New Roman" w:cs="Times New Roman"/>
          <w:b/>
        </w:rPr>
        <w:t>multimisura</w:t>
      </w:r>
      <w:proofErr w:type="spellEnd"/>
      <w:r w:rsidR="00D77735" w:rsidRPr="005776EE">
        <w:rPr>
          <w:rFonts w:ascii="Times New Roman" w:hAnsi="Times New Roman" w:cs="Times New Roman"/>
          <w:b/>
        </w:rPr>
        <w:t xml:space="preserve">  per</w:t>
      </w:r>
      <w:proofErr w:type="gramEnd"/>
      <w:r w:rsidR="00D77735" w:rsidRPr="005776EE">
        <w:rPr>
          <w:rFonts w:ascii="Times New Roman" w:hAnsi="Times New Roman" w:cs="Times New Roman"/>
          <w:b/>
        </w:rPr>
        <w:t xml:space="preserve"> l’avvio di nuove </w:t>
      </w:r>
      <w:proofErr w:type="spellStart"/>
      <w:r w:rsidR="00D77735" w:rsidRPr="005776EE">
        <w:rPr>
          <w:rFonts w:ascii="Times New Roman" w:hAnsi="Times New Roman" w:cs="Times New Roman"/>
          <w:b/>
        </w:rPr>
        <w:t>pmi</w:t>
      </w:r>
      <w:proofErr w:type="spellEnd"/>
      <w:r w:rsidR="00D77735" w:rsidRPr="005776EE">
        <w:rPr>
          <w:rFonts w:ascii="Times New Roman" w:hAnsi="Times New Roman" w:cs="Times New Roman"/>
          <w:b/>
        </w:rPr>
        <w:t xml:space="preserve"> extra agricole</w:t>
      </w:r>
      <w:r w:rsidRPr="005776EE">
        <w:rPr>
          <w:rFonts w:ascii="Times New Roman" w:hAnsi="Times New Roman" w:cs="Times New Roman"/>
          <w:b/>
          <w:bCs/>
        </w:rPr>
        <w:t>.</w:t>
      </w:r>
    </w:p>
    <w:p w:rsidR="00DA48B5" w:rsidRPr="005776EE" w:rsidRDefault="00DA48B5" w:rsidP="00DA48B5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D433E9" w:rsidRPr="005776EE" w:rsidRDefault="00D433E9" w:rsidP="00D433E9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5776EE">
        <w:rPr>
          <w:rFonts w:ascii="Times New Roman" w:hAnsi="Times New Roman" w:cs="Times New Roman"/>
          <w:bCs/>
          <w:color w:val="000000"/>
        </w:rPr>
        <w:t xml:space="preserve"> Avviso pubblic</w:t>
      </w:r>
      <w:r w:rsidR="00D77735" w:rsidRPr="005776EE">
        <w:rPr>
          <w:rFonts w:ascii="Times New Roman" w:hAnsi="Times New Roman" w:cs="Times New Roman"/>
          <w:bCs/>
          <w:color w:val="000000"/>
        </w:rPr>
        <w:t xml:space="preserve">o approvato con Delibera </w:t>
      </w:r>
      <w:proofErr w:type="gramStart"/>
      <w:r w:rsidR="00D77735" w:rsidRPr="005776EE">
        <w:rPr>
          <w:rFonts w:ascii="Times New Roman" w:hAnsi="Times New Roman" w:cs="Times New Roman"/>
          <w:bCs/>
          <w:color w:val="000000"/>
        </w:rPr>
        <w:t xml:space="preserve">CDA </w:t>
      </w:r>
      <w:r w:rsidRPr="005776EE">
        <w:rPr>
          <w:rFonts w:ascii="Times New Roman" w:hAnsi="Times New Roman" w:cs="Times New Roman"/>
          <w:bCs/>
          <w:color w:val="000000"/>
        </w:rPr>
        <w:t xml:space="preserve"> del</w:t>
      </w:r>
      <w:proofErr w:type="gramEnd"/>
      <w:r w:rsidR="00D77735" w:rsidRPr="005776EE">
        <w:rPr>
          <w:rFonts w:ascii="Times New Roman" w:hAnsi="Times New Roman" w:cs="Times New Roman"/>
          <w:bCs/>
          <w:color w:val="000000"/>
        </w:rPr>
        <w:t xml:space="preserve"> 10.06.2019</w:t>
      </w:r>
      <w:r w:rsidRPr="005776EE">
        <w:rPr>
          <w:rFonts w:ascii="Times New Roman" w:hAnsi="Times New Roman" w:cs="Times New Roman"/>
          <w:bCs/>
          <w:color w:val="000000"/>
        </w:rPr>
        <w:t>.</w:t>
      </w:r>
    </w:p>
    <w:p w:rsidR="009A4AA1" w:rsidRPr="005776EE" w:rsidRDefault="009A4AA1" w:rsidP="007D01BE">
      <w:pPr>
        <w:pStyle w:val="Style8"/>
        <w:widowControl/>
        <w:tabs>
          <w:tab w:val="left" w:leader="underscore" w:pos="6326"/>
        </w:tabs>
        <w:spacing w:before="178"/>
        <w:ind w:left="-142" w:firstLine="142"/>
        <w:rPr>
          <w:rStyle w:val="FontStyle15"/>
        </w:rPr>
      </w:pPr>
      <w:r w:rsidRPr="005776EE">
        <w:rPr>
          <w:rStyle w:val="FontStyle15"/>
        </w:rPr>
        <w:t>L'impresa/ente ____________________________________</w:t>
      </w:r>
      <w:r w:rsidRPr="005776EE">
        <w:rPr>
          <w:rStyle w:val="FontStyle14"/>
          <w:b w:val="0"/>
        </w:rPr>
        <w:t>,</w:t>
      </w:r>
      <w:r w:rsidRPr="005776EE">
        <w:rPr>
          <w:rStyle w:val="FontStyle14"/>
        </w:rPr>
        <w:t xml:space="preserve"> </w:t>
      </w:r>
      <w:r w:rsidRPr="005776EE">
        <w:rPr>
          <w:rStyle w:val="FontStyle15"/>
        </w:rPr>
        <w:t>P.I./C.F. __________________</w:t>
      </w:r>
      <w:r w:rsidRPr="005776EE">
        <w:rPr>
          <w:rStyle w:val="FontStyle14"/>
        </w:rPr>
        <w:t xml:space="preserve">, </w:t>
      </w:r>
      <w:r w:rsidRPr="005776EE">
        <w:rPr>
          <w:rStyle w:val="FontStyle15"/>
        </w:rPr>
        <w:t>con sede legale in _____________________________ (___</w:t>
      </w:r>
      <w:r w:rsidRPr="005776EE">
        <w:rPr>
          <w:rStyle w:val="FontStyle14"/>
        </w:rPr>
        <w:t xml:space="preserve">) </w:t>
      </w:r>
      <w:r w:rsidRPr="005776EE">
        <w:rPr>
          <w:rStyle w:val="FontStyle15"/>
        </w:rPr>
        <w:t xml:space="preserve">alla via ________________________________, telefono _________________, e-mail ________________________, Pec ____________________________, rappresentata da </w:t>
      </w:r>
      <w:proofErr w:type="gramStart"/>
      <w:r w:rsidRPr="005776EE">
        <w:rPr>
          <w:rStyle w:val="FontStyle15"/>
        </w:rPr>
        <w:tab/>
        <w:t>(</w:t>
      </w:r>
      <w:proofErr w:type="gramEnd"/>
      <w:r w:rsidRPr="005776EE">
        <w:rPr>
          <w:rStyle w:val="FontStyle15"/>
        </w:rPr>
        <w:t>titolare/legale rappresentante)</w:t>
      </w:r>
      <w:r w:rsidRPr="005776EE">
        <w:rPr>
          <w:rStyle w:val="FontStyle14"/>
        </w:rPr>
        <w:t xml:space="preserve">, </w:t>
      </w:r>
      <w:r w:rsidRPr="005776EE">
        <w:rPr>
          <w:rStyle w:val="FontStyle15"/>
        </w:rPr>
        <w:t>C.F. _________________</w:t>
      </w:r>
      <w:r w:rsidRPr="005776EE">
        <w:rPr>
          <w:rStyle w:val="FontStyle14"/>
        </w:rPr>
        <w:t xml:space="preserve">,  </w:t>
      </w:r>
      <w:r w:rsidRPr="005776EE">
        <w:rPr>
          <w:rStyle w:val="FontStyle15"/>
        </w:rPr>
        <w:t>nato/a a _________________</w:t>
      </w:r>
      <w:r w:rsidRPr="005776EE">
        <w:rPr>
          <w:rStyle w:val="FontStyle14"/>
        </w:rPr>
        <w:t xml:space="preserve"> </w:t>
      </w:r>
      <w:r w:rsidRPr="005776EE">
        <w:rPr>
          <w:rStyle w:val="FontStyle15"/>
        </w:rPr>
        <w:t>(___</w:t>
      </w:r>
      <w:r w:rsidRPr="005776EE">
        <w:rPr>
          <w:rStyle w:val="FontStyle14"/>
        </w:rPr>
        <w:t xml:space="preserve">),  </w:t>
      </w:r>
      <w:r w:rsidRPr="005776EE">
        <w:rPr>
          <w:rStyle w:val="FontStyle15"/>
        </w:rPr>
        <w:t>il ________________</w:t>
      </w:r>
      <w:r w:rsidRPr="005776EE">
        <w:rPr>
          <w:rStyle w:val="FontStyle14"/>
        </w:rPr>
        <w:t xml:space="preserve">, </w:t>
      </w:r>
    </w:p>
    <w:p w:rsidR="009A4AA1" w:rsidRPr="005776EE" w:rsidRDefault="009A4AA1" w:rsidP="009A4AA1">
      <w:pPr>
        <w:pStyle w:val="Style6"/>
        <w:widowControl/>
        <w:spacing w:before="110" w:line="240" w:lineRule="auto"/>
        <w:jc w:val="center"/>
        <w:rPr>
          <w:rStyle w:val="FontStyle15"/>
          <w:spacing w:val="60"/>
        </w:rPr>
      </w:pPr>
      <w:r w:rsidRPr="005776EE">
        <w:rPr>
          <w:rStyle w:val="FontStyle15"/>
          <w:spacing w:val="60"/>
        </w:rPr>
        <w:t>CHIEDE</w:t>
      </w:r>
    </w:p>
    <w:p w:rsidR="009A4AA1" w:rsidRPr="005776EE" w:rsidRDefault="009A4AA1" w:rsidP="007D01BE">
      <w:pPr>
        <w:pStyle w:val="Style8"/>
        <w:widowControl/>
        <w:tabs>
          <w:tab w:val="left" w:leader="underscore" w:pos="6326"/>
        </w:tabs>
        <w:spacing w:line="240" w:lineRule="auto"/>
        <w:ind w:left="-142"/>
        <w:rPr>
          <w:rStyle w:val="FontStyle15"/>
        </w:rPr>
      </w:pPr>
      <w:proofErr w:type="gramStart"/>
      <w:r w:rsidRPr="005776EE">
        <w:rPr>
          <w:rStyle w:val="FontStyle15"/>
        </w:rPr>
        <w:t>di</w:t>
      </w:r>
      <w:proofErr w:type="gramEnd"/>
      <w:r w:rsidRPr="005776EE">
        <w:rPr>
          <w:rStyle w:val="FontStyle15"/>
        </w:rPr>
        <w:t xml:space="preserve"> partecipare all’Avviso in epigrafe. </w:t>
      </w:r>
    </w:p>
    <w:p w:rsidR="009A4AA1" w:rsidRPr="005776EE" w:rsidRDefault="009A4AA1" w:rsidP="009A4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303FEA" w:rsidRPr="005776EE" w:rsidRDefault="00303FEA" w:rsidP="007D01BE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Cs/>
          <w:color w:val="000000"/>
        </w:rPr>
      </w:pPr>
      <w:r w:rsidRPr="005776EE">
        <w:rPr>
          <w:rFonts w:ascii="Times New Roman" w:hAnsi="Times New Roman" w:cs="Times New Roman"/>
          <w:bCs/>
          <w:color w:val="000000"/>
        </w:rPr>
        <w:t xml:space="preserve">A tal fine presenta la DdS rilasciata dal sistema SIAN e la seguente </w:t>
      </w:r>
      <w:r w:rsidRPr="005776EE">
        <w:rPr>
          <w:rFonts w:ascii="Times New Roman" w:hAnsi="Times New Roman" w:cs="Times New Roman"/>
          <w:b/>
          <w:bCs/>
          <w:color w:val="000000"/>
        </w:rPr>
        <w:t>documentazione allegata di carattere generale</w:t>
      </w:r>
      <w:r w:rsidRPr="005776EE">
        <w:rPr>
          <w:rFonts w:ascii="Times New Roman" w:hAnsi="Times New Roman" w:cs="Times New Roman"/>
          <w:bCs/>
          <w:color w:val="000000"/>
        </w:rPr>
        <w:t xml:space="preserve"> prevista dall’Avviso pubblico</w:t>
      </w:r>
      <w:r w:rsidRPr="005776EE">
        <w:rPr>
          <w:rStyle w:val="Rimandonotaapidipagina"/>
          <w:rFonts w:ascii="Times New Roman" w:hAnsi="Times New Roman" w:cs="Times New Roman"/>
          <w:bCs/>
          <w:color w:val="000000"/>
        </w:rPr>
        <w:footnoteReference w:id="1"/>
      </w:r>
      <w:r w:rsidRPr="005776EE">
        <w:rPr>
          <w:rFonts w:ascii="Times New Roman" w:hAnsi="Times New Roman" w:cs="Times New Roman"/>
          <w:bCs/>
          <w:color w:val="000000"/>
        </w:rPr>
        <w:t>:</w:t>
      </w:r>
    </w:p>
    <w:p w:rsidR="00303FEA" w:rsidRPr="005776EE" w:rsidRDefault="00303FEA" w:rsidP="007D01B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03FEA" w:rsidRPr="005776EE" w:rsidRDefault="00303FEA" w:rsidP="00303FE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76EE">
        <w:rPr>
          <w:rFonts w:ascii="Times New Roman" w:eastAsia="Calibri" w:hAnsi="Times New Roman" w:cs="Times New Roman"/>
        </w:rPr>
        <w:t xml:space="preserve">Copia sottoscritta del documento di riconoscimento del legale rappresentante/titolare del richiedente, leggibile e in corso di validità; </w:t>
      </w:r>
    </w:p>
    <w:p w:rsidR="001F3DA8" w:rsidRPr="005776EE" w:rsidRDefault="001F3DA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eastAsia="x-none"/>
        </w:rPr>
      </w:pPr>
      <w:r w:rsidRPr="005776EE">
        <w:rPr>
          <w:rFonts w:ascii="Times New Roman" w:hAnsi="Times New Roman" w:cs="Times New Roman"/>
          <w:lang w:eastAsia="x-none"/>
        </w:rPr>
        <w:t xml:space="preserve">Dichiarazione sostitutiva dell’atto di notorietà, ai sensi del DPR 445/2000, attestante l’impegno a costituirsi </w:t>
      </w:r>
      <w:r w:rsidRPr="005776EE">
        <w:rPr>
          <w:rFonts w:ascii="Times New Roman" w:hAnsi="Times New Roman" w:cs="Times New Roman"/>
          <w:lang w:eastAsia="it-IT"/>
        </w:rPr>
        <w:t xml:space="preserve">entro </w:t>
      </w:r>
      <w:proofErr w:type="gramStart"/>
      <w:r w:rsidRPr="005776EE">
        <w:rPr>
          <w:rFonts w:ascii="Times New Roman" w:hAnsi="Times New Roman" w:cs="Times New Roman"/>
          <w:lang w:eastAsia="it-IT"/>
        </w:rPr>
        <w:t>15  giorni</w:t>
      </w:r>
      <w:proofErr w:type="gramEnd"/>
      <w:r w:rsidRPr="005776EE">
        <w:rPr>
          <w:rFonts w:ascii="Times New Roman" w:hAnsi="Times New Roman" w:cs="Times New Roman"/>
          <w:lang w:eastAsia="it-IT"/>
        </w:rPr>
        <w:t xml:space="preserve"> dalla data di notifica della concessione provvisoria </w:t>
      </w:r>
      <w:r w:rsidRPr="005776EE">
        <w:rPr>
          <w:rFonts w:ascii="Times New Roman" w:hAnsi="Times New Roman" w:cs="Times New Roman"/>
          <w:b/>
          <w:lang w:eastAsia="it-IT"/>
        </w:rPr>
        <w:t>(Modello 9);</w:t>
      </w:r>
    </w:p>
    <w:p w:rsidR="00303FEA" w:rsidRPr="005776EE" w:rsidRDefault="001F3DA8" w:rsidP="00303FE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76EE">
        <w:rPr>
          <w:rFonts w:ascii="Times New Roman" w:hAnsi="Times New Roman" w:cs="Times New Roman"/>
          <w:lang w:eastAsia="x-none"/>
        </w:rPr>
        <w:t xml:space="preserve">Certificato di vigenza </w:t>
      </w:r>
      <w:r w:rsidR="00303FEA" w:rsidRPr="005776EE">
        <w:rPr>
          <w:rFonts w:ascii="Times New Roman" w:eastAsia="Calibri" w:hAnsi="Times New Roman" w:cs="Times New Roman"/>
        </w:rPr>
        <w:t xml:space="preserve">di data non anteriore a sei mesi rilasciato dalla CCIAA, </w:t>
      </w:r>
      <w:r w:rsidRPr="005776EE">
        <w:rPr>
          <w:rFonts w:ascii="Times New Roman" w:hAnsi="Times New Roman" w:cs="Times New Roman"/>
          <w:lang w:eastAsia="x-none"/>
        </w:rPr>
        <w:t xml:space="preserve">dal quale si evince che l’impresa non è in stato di fallimento, concordato preventivo o amministrazione controllata, </w:t>
      </w:r>
      <w:r w:rsidR="00303FEA" w:rsidRPr="005776EE">
        <w:rPr>
          <w:rFonts w:ascii="Times New Roman" w:eastAsia="Calibri" w:hAnsi="Times New Roman" w:cs="Times New Roman"/>
        </w:rPr>
        <w:t>per le imprese già iscritte;</w:t>
      </w:r>
    </w:p>
    <w:p w:rsidR="00303FEA" w:rsidRPr="005776EE" w:rsidRDefault="00303FEA" w:rsidP="00303FE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76EE">
        <w:rPr>
          <w:rFonts w:ascii="Times New Roman" w:eastAsia="Calibri" w:hAnsi="Times New Roman" w:cs="Times New Roman"/>
        </w:rPr>
        <w:t xml:space="preserve">Copia </w:t>
      </w:r>
      <w:r w:rsidR="001F3DA8" w:rsidRPr="005776EE">
        <w:rPr>
          <w:rFonts w:ascii="Times New Roman" w:hAnsi="Times New Roman" w:cs="Times New Roman"/>
          <w:lang w:eastAsia="x-none"/>
        </w:rPr>
        <w:t xml:space="preserve">dell’attestazione/attribuzione </w:t>
      </w:r>
      <w:r w:rsidRPr="005776EE">
        <w:rPr>
          <w:rFonts w:ascii="Times New Roman" w:eastAsia="Calibri" w:hAnsi="Times New Roman" w:cs="Times New Roman"/>
        </w:rPr>
        <w:t>partita iva per le imprese individuali non ancora iscritte nel registro delle imprese</w:t>
      </w:r>
      <w:r w:rsidR="001F3DA8" w:rsidRPr="005776EE">
        <w:rPr>
          <w:rFonts w:ascii="Times New Roman" w:eastAsia="Calibri" w:hAnsi="Times New Roman" w:cs="Times New Roman"/>
        </w:rPr>
        <w:t xml:space="preserve"> </w:t>
      </w:r>
      <w:r w:rsidR="001F3DA8" w:rsidRPr="005776EE">
        <w:rPr>
          <w:rFonts w:ascii="Times New Roman" w:hAnsi="Times New Roman" w:cs="Times New Roman"/>
          <w:lang w:eastAsia="x-none"/>
        </w:rPr>
        <w:t>dalla quale risulti il C</w:t>
      </w:r>
      <w:r w:rsidR="001F3DA8" w:rsidRPr="005776EE">
        <w:rPr>
          <w:rFonts w:ascii="Times New Roman" w:hAnsi="Times New Roman" w:cs="Times New Roman"/>
        </w:rPr>
        <w:t>odice ATECO dell’attività oggetto del finanziamento</w:t>
      </w:r>
      <w:r w:rsidRPr="005776EE">
        <w:rPr>
          <w:rFonts w:ascii="Times New Roman" w:eastAsia="Calibri" w:hAnsi="Times New Roman" w:cs="Times New Roman"/>
        </w:rPr>
        <w:t>;</w:t>
      </w:r>
    </w:p>
    <w:p w:rsidR="00303FEA" w:rsidRPr="005776EE" w:rsidRDefault="00303FEA" w:rsidP="00303FE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76EE">
        <w:rPr>
          <w:rFonts w:ascii="Times New Roman" w:eastAsia="Calibri" w:hAnsi="Times New Roman" w:cs="Times New Roman"/>
        </w:rPr>
        <w:t>Dichiarazioni di impegni e obblighi (</w:t>
      </w:r>
      <w:r w:rsidRPr="005776EE">
        <w:rPr>
          <w:rFonts w:ascii="Times New Roman" w:eastAsia="Calibri" w:hAnsi="Times New Roman" w:cs="Times New Roman"/>
          <w:b/>
        </w:rPr>
        <w:t>modello 4</w:t>
      </w:r>
      <w:r w:rsidRPr="005776EE">
        <w:rPr>
          <w:rFonts w:ascii="Times New Roman" w:eastAsia="Calibri" w:hAnsi="Times New Roman" w:cs="Times New Roman"/>
        </w:rPr>
        <w:t>);</w:t>
      </w:r>
    </w:p>
    <w:p w:rsidR="00303FEA" w:rsidRPr="005776EE" w:rsidRDefault="00303FEA" w:rsidP="00303FE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76EE">
        <w:rPr>
          <w:rFonts w:ascii="Times New Roman" w:eastAsia="Calibri" w:hAnsi="Times New Roman" w:cs="Times New Roman"/>
        </w:rPr>
        <w:t xml:space="preserve">Dichiarazione sostitutiva dell’atto di notorietà, ai sensi del DPR 445/2000, attestante concessione/non concessione di aiuti “De </w:t>
      </w:r>
      <w:proofErr w:type="spellStart"/>
      <w:r w:rsidRPr="005776EE">
        <w:rPr>
          <w:rFonts w:ascii="Times New Roman" w:eastAsia="Calibri" w:hAnsi="Times New Roman" w:cs="Times New Roman"/>
        </w:rPr>
        <w:t>minimis</w:t>
      </w:r>
      <w:proofErr w:type="spellEnd"/>
      <w:r w:rsidRPr="005776EE">
        <w:rPr>
          <w:rFonts w:ascii="Times New Roman" w:eastAsia="Calibri" w:hAnsi="Times New Roman" w:cs="Times New Roman"/>
        </w:rPr>
        <w:t>” (</w:t>
      </w:r>
      <w:r w:rsidRPr="005776EE">
        <w:rPr>
          <w:rFonts w:ascii="Times New Roman" w:eastAsia="Calibri" w:hAnsi="Times New Roman" w:cs="Times New Roman"/>
          <w:b/>
        </w:rPr>
        <w:t>modello 5</w:t>
      </w:r>
      <w:r w:rsidRPr="005776EE">
        <w:rPr>
          <w:rFonts w:ascii="Times New Roman" w:eastAsia="Calibri" w:hAnsi="Times New Roman" w:cs="Times New Roman"/>
        </w:rPr>
        <w:t>);</w:t>
      </w:r>
    </w:p>
    <w:p w:rsidR="00303FEA" w:rsidRPr="005776EE" w:rsidRDefault="00303FEA" w:rsidP="00303FE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76EE">
        <w:rPr>
          <w:rFonts w:ascii="Times New Roman" w:eastAsia="Calibri" w:hAnsi="Times New Roman" w:cs="Times New Roman"/>
        </w:rPr>
        <w:t>Dichiarazione attestante il rispetto dei requisiti di microimpresa/piccola impresa a norma della raccomandazione della Commissione 2003/361/CE (</w:t>
      </w:r>
      <w:r w:rsidRPr="005776EE">
        <w:rPr>
          <w:rFonts w:ascii="Times New Roman" w:eastAsia="Calibri" w:hAnsi="Times New Roman" w:cs="Times New Roman"/>
          <w:b/>
        </w:rPr>
        <w:t>modello 6</w:t>
      </w:r>
      <w:r w:rsidRPr="005776EE">
        <w:rPr>
          <w:rFonts w:ascii="Times New Roman" w:eastAsia="Calibri" w:hAnsi="Times New Roman" w:cs="Times New Roman"/>
        </w:rPr>
        <w:t>);</w:t>
      </w:r>
    </w:p>
    <w:p w:rsidR="00303FEA" w:rsidRPr="005776EE" w:rsidRDefault="00303FEA" w:rsidP="00303FE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76EE">
        <w:rPr>
          <w:rFonts w:ascii="Times New Roman" w:eastAsia="Calibri" w:hAnsi="Times New Roman" w:cs="Times New Roman"/>
        </w:rPr>
        <w:t>Copia conforme dello statuto e dell’atto costitutivo e visura storica da cui si evinca l’elenco soci aggiornato alla data di presentazione della domanda, in caso di richiesta da parte di società;</w:t>
      </w:r>
    </w:p>
    <w:p w:rsidR="001F3DA8" w:rsidRPr="005776EE" w:rsidRDefault="00303FEA" w:rsidP="00303FE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76EE">
        <w:rPr>
          <w:rFonts w:ascii="Times New Roman" w:eastAsia="Calibri" w:hAnsi="Times New Roman" w:cs="Times New Roman"/>
        </w:rPr>
        <w:lastRenderedPageBreak/>
        <w:t>Copia dell’atto con cui l’Organo amministrativo o l’Assemblea dei soci approvi il/i progetto/i di investimento e la/e relativa/e previsione/i di spesa, con l’autorizzazione al Legale Rappresentante a presentare la domanda di aiuto, in caso di richiesta da parte di società</w:t>
      </w:r>
      <w:r w:rsidR="001F3DA8" w:rsidRPr="005776EE">
        <w:rPr>
          <w:rFonts w:ascii="Times New Roman" w:eastAsia="Calibri" w:hAnsi="Times New Roman" w:cs="Times New Roman"/>
        </w:rPr>
        <w:t>;</w:t>
      </w:r>
    </w:p>
    <w:p w:rsidR="001F3DA8" w:rsidRPr="005776EE" w:rsidRDefault="001F3DA8" w:rsidP="001F3DA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76EE">
        <w:rPr>
          <w:rFonts w:ascii="Times New Roman" w:hAnsi="Times New Roman" w:cs="Times New Roman"/>
        </w:rPr>
        <w:t>DURC regolare in corso di validità per imprese già esistenti;</w:t>
      </w:r>
    </w:p>
    <w:p w:rsidR="001F3DA8" w:rsidRPr="005776EE" w:rsidRDefault="001F3DA8" w:rsidP="001F3DA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76EE">
        <w:rPr>
          <w:rFonts w:ascii="Times New Roman" w:hAnsi="Times New Roman" w:cs="Times New Roman"/>
        </w:rPr>
        <w:t>Certificato Casellario Giudiziale del proponente in caso di persona fisica o ditta individuale e dei soci in caso di società;</w:t>
      </w:r>
    </w:p>
    <w:p w:rsidR="001F3DA8" w:rsidRPr="005776EE" w:rsidRDefault="001F3DA8" w:rsidP="001F3DA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76EE">
        <w:rPr>
          <w:rFonts w:ascii="Times New Roman" w:hAnsi="Times New Roman" w:cs="Times New Roman"/>
        </w:rPr>
        <w:t>Copia degli ultimi 2 bilanci approvati e depositati prima della presentazione della domanda di sostegno o, in assenza di tale obbligo, copia delle ultime due dichiarazioni fiscali presentate (</w:t>
      </w:r>
      <w:proofErr w:type="spellStart"/>
      <w:r w:rsidRPr="005776EE">
        <w:rPr>
          <w:rFonts w:ascii="Times New Roman" w:hAnsi="Times New Roman" w:cs="Times New Roman"/>
        </w:rPr>
        <w:t>Mod</w:t>
      </w:r>
      <w:proofErr w:type="spellEnd"/>
      <w:r w:rsidRPr="005776EE">
        <w:rPr>
          <w:rFonts w:ascii="Times New Roman" w:hAnsi="Times New Roman" w:cs="Times New Roman"/>
        </w:rPr>
        <w:t>. UNICO) e delle ultime due dichiarazioni annuali IVA. Tale documentazione non è obbligatoria per le aziende di nuova costituzione;</w:t>
      </w:r>
    </w:p>
    <w:p w:rsidR="001F3DA8" w:rsidRPr="005776EE" w:rsidRDefault="001F3DA8" w:rsidP="001F3DA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76EE">
        <w:rPr>
          <w:rFonts w:ascii="Times New Roman" w:hAnsi="Times New Roman" w:cs="Times New Roman"/>
        </w:rPr>
        <w:t xml:space="preserve">Copia conforme all’originale del Libro Unico del Lavoro, aggiornato alla data di presentazione della </w:t>
      </w:r>
      <w:proofErr w:type="spellStart"/>
      <w:r w:rsidRPr="005776EE">
        <w:rPr>
          <w:rFonts w:ascii="Times New Roman" w:hAnsi="Times New Roman" w:cs="Times New Roman"/>
        </w:rPr>
        <w:t>DdS</w:t>
      </w:r>
      <w:proofErr w:type="spellEnd"/>
      <w:r w:rsidRPr="005776EE">
        <w:rPr>
          <w:rFonts w:ascii="Times New Roman" w:hAnsi="Times New Roman" w:cs="Times New Roman"/>
        </w:rPr>
        <w:t>. Tale documentazione non è obbligatoria per le aziende di nuova costituzione.</w:t>
      </w:r>
    </w:p>
    <w:p w:rsidR="007D01BE" w:rsidRPr="005776EE" w:rsidRDefault="007D01BE" w:rsidP="00303FE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D01BE" w:rsidRPr="005776EE" w:rsidRDefault="007D01BE" w:rsidP="007D01BE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</w:rPr>
      </w:pPr>
      <w:r w:rsidRPr="005776EE">
        <w:rPr>
          <w:rFonts w:ascii="Times New Roman" w:hAnsi="Times New Roman" w:cs="Times New Roman"/>
        </w:rPr>
        <w:t xml:space="preserve">Presenta la seguente documentazione probante la </w:t>
      </w:r>
      <w:r w:rsidRPr="005776EE">
        <w:rPr>
          <w:rFonts w:ascii="Times New Roman" w:hAnsi="Times New Roman" w:cs="Times New Roman"/>
          <w:b/>
        </w:rPr>
        <w:t>sostenibilità finanziaria e il possesso dei titoli abilitativi</w:t>
      </w:r>
      <w:r w:rsidRPr="005776EE">
        <w:rPr>
          <w:rFonts w:ascii="Times New Roman" w:hAnsi="Times New Roman" w:cs="Times New Roman"/>
        </w:rPr>
        <w:t xml:space="preserve"> da </w:t>
      </w:r>
      <w:r w:rsidRPr="005776EE">
        <w:rPr>
          <w:rFonts w:ascii="Times New Roman" w:hAnsi="Times New Roman" w:cs="Times New Roman"/>
          <w:bCs/>
          <w:color w:val="000000"/>
        </w:rPr>
        <w:t>inviare</w:t>
      </w:r>
      <w:r w:rsidRPr="005776EE">
        <w:rPr>
          <w:rFonts w:ascii="Times New Roman" w:hAnsi="Times New Roman" w:cs="Times New Roman"/>
        </w:rPr>
        <w:t xml:space="preserve"> ai fini della partecipazione all’Avviso:</w:t>
      </w:r>
    </w:p>
    <w:p w:rsidR="007D01BE" w:rsidRPr="005776EE" w:rsidRDefault="007D01BE" w:rsidP="00303FE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03FEA" w:rsidRPr="005776EE" w:rsidRDefault="00303FEA" w:rsidP="00303FE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76EE">
        <w:rPr>
          <w:rFonts w:ascii="Times New Roman" w:eastAsia="Calibri" w:hAnsi="Times New Roman" w:cs="Times New Roman"/>
        </w:rPr>
        <w:t xml:space="preserve">Dichiarazione di impegno di liquidazione delle spese ammesse antecedentemente alla richiesta della </w:t>
      </w:r>
      <w:proofErr w:type="spellStart"/>
      <w:r w:rsidRPr="005776EE">
        <w:rPr>
          <w:rFonts w:ascii="Times New Roman" w:eastAsia="Calibri" w:hAnsi="Times New Roman" w:cs="Times New Roman"/>
        </w:rPr>
        <w:t>DdP</w:t>
      </w:r>
      <w:proofErr w:type="spellEnd"/>
      <w:r w:rsidRPr="005776EE">
        <w:rPr>
          <w:rFonts w:ascii="Times New Roman" w:eastAsia="Calibri" w:hAnsi="Times New Roman" w:cs="Times New Roman"/>
        </w:rPr>
        <w:t xml:space="preserve"> di saldo e di farsi carico delle spese eccedenti l’importo ammesso a contributo (</w:t>
      </w:r>
      <w:r w:rsidRPr="005776EE">
        <w:rPr>
          <w:rFonts w:ascii="Times New Roman" w:eastAsia="Calibri" w:hAnsi="Times New Roman" w:cs="Times New Roman"/>
          <w:b/>
        </w:rPr>
        <w:t>modello 7</w:t>
      </w:r>
      <w:r w:rsidRPr="005776EE">
        <w:rPr>
          <w:rFonts w:ascii="Times New Roman" w:eastAsia="Calibri" w:hAnsi="Times New Roman" w:cs="Times New Roman"/>
        </w:rPr>
        <w:t>);</w:t>
      </w:r>
    </w:p>
    <w:p w:rsidR="00303FEA" w:rsidRPr="005776EE" w:rsidRDefault="00303FEA" w:rsidP="00303FE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76EE">
        <w:rPr>
          <w:rFonts w:ascii="Times New Roman" w:eastAsia="Calibri" w:hAnsi="Times New Roman" w:cs="Times New Roman"/>
        </w:rPr>
        <w:t xml:space="preserve">Copia dei titoli di possesso (proprietà e/o usufrutto e/o locazione regolarmente registrato) da cui risulti la piena disponibilità degli immobili condotti dal richiedente. In caso di conduzione in affitto il contratto deve avere una durata residua di almeno </w:t>
      </w:r>
      <w:r w:rsidR="00D500D8" w:rsidRPr="005776EE">
        <w:rPr>
          <w:rFonts w:ascii="Times New Roman" w:eastAsia="Calibri" w:hAnsi="Times New Roman" w:cs="Times New Roman"/>
        </w:rPr>
        <w:t>otto</w:t>
      </w:r>
      <w:r w:rsidR="003979FD" w:rsidRPr="005776EE">
        <w:rPr>
          <w:rFonts w:ascii="Times New Roman" w:eastAsia="Calibri" w:hAnsi="Times New Roman" w:cs="Times New Roman"/>
        </w:rPr>
        <w:t xml:space="preserve"> </w:t>
      </w:r>
      <w:r w:rsidRPr="005776EE">
        <w:rPr>
          <w:rFonts w:ascii="Times New Roman" w:eastAsia="Calibri" w:hAnsi="Times New Roman" w:cs="Times New Roman"/>
        </w:rPr>
        <w:t xml:space="preserve">anni (compreso il periodo di rinnovo automatico) alla data di presentazione della DdS; </w:t>
      </w:r>
    </w:p>
    <w:p w:rsidR="00303FEA" w:rsidRPr="005776EE" w:rsidRDefault="00303FEA" w:rsidP="00303FE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76EE">
        <w:rPr>
          <w:rFonts w:ascii="Times New Roman" w:eastAsia="Calibri" w:hAnsi="Times New Roman" w:cs="Times New Roman"/>
        </w:rPr>
        <w:t xml:space="preserve">Autorizzazione ad effettuare gli investimenti previsti da parte, del comproprietario nel caso di comproprietà e/o del nudo proprietario in caso di usufrutto e/o del proprietario nel caso di affitto, qualora non già espressamente indicata nel contratto medesimo. Non sono ammessi ai benefici interventi su fabbricati condotti in comodato d’uso; </w:t>
      </w:r>
    </w:p>
    <w:p w:rsidR="00303FEA" w:rsidRPr="005776EE" w:rsidRDefault="00303FEA" w:rsidP="001F3DA8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5776EE">
        <w:rPr>
          <w:rFonts w:ascii="Times New Roman" w:eastAsia="Calibri" w:hAnsi="Times New Roman" w:cs="Times New Roman"/>
        </w:rPr>
        <w:t xml:space="preserve">Titoli abilitativi richiesti dalla natura </w:t>
      </w:r>
      <w:proofErr w:type="gramStart"/>
      <w:r w:rsidRPr="005776EE">
        <w:rPr>
          <w:rFonts w:ascii="Times New Roman" w:eastAsia="Calibri" w:hAnsi="Times New Roman" w:cs="Times New Roman"/>
        </w:rPr>
        <w:t xml:space="preserve">dell’intervento </w:t>
      </w:r>
      <w:r w:rsidR="001F3DA8" w:rsidRPr="005776EE">
        <w:rPr>
          <w:rFonts w:ascii="Times New Roman" w:eastAsia="Calibri" w:hAnsi="Times New Roman" w:cs="Times New Roman"/>
        </w:rPr>
        <w:t>:</w:t>
      </w:r>
      <w:proofErr w:type="gramEnd"/>
      <w:r w:rsidR="001F3DA8" w:rsidRPr="005776EE">
        <w:rPr>
          <w:rFonts w:ascii="Times New Roman" w:eastAsia="Calibri" w:hAnsi="Times New Roman" w:cs="Times New Roman"/>
        </w:rPr>
        <w:t xml:space="preserve"> autorizzazioni, permessi di costruire, SCIA, DIA esecutiva, valutazioni ambientali, nullaosta, pareri</w:t>
      </w:r>
      <w:r w:rsidR="001F3DA8" w:rsidRPr="005776EE">
        <w:rPr>
          <w:rFonts w:ascii="Times New Roman" w:hAnsi="Times New Roman" w:cs="Times New Roman"/>
        </w:rPr>
        <w:t xml:space="preserve">, ecc., per gli interventi che ne richiedono la preventiva acquisizione in base alle vigenti normative in materia urbanistica, ambientale, paesaggistica, idrogeologica e dei beni culturali. </w:t>
      </w:r>
    </w:p>
    <w:p w:rsidR="007D01BE" w:rsidRPr="005776EE" w:rsidRDefault="007D01BE" w:rsidP="007D01BE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</w:rPr>
      </w:pPr>
      <w:r w:rsidRPr="005776EE">
        <w:rPr>
          <w:rFonts w:ascii="Times New Roman" w:hAnsi="Times New Roman" w:cs="Times New Roman"/>
          <w:bCs/>
          <w:color w:val="000000"/>
        </w:rPr>
        <w:t>Presenta</w:t>
      </w:r>
      <w:r w:rsidRPr="005776EE">
        <w:rPr>
          <w:rFonts w:ascii="Times New Roman" w:hAnsi="Times New Roman" w:cs="Times New Roman"/>
        </w:rPr>
        <w:t xml:space="preserve"> la seguente documentazione relativa alla </w:t>
      </w:r>
      <w:r w:rsidRPr="005776EE">
        <w:rPr>
          <w:rFonts w:ascii="Times New Roman" w:hAnsi="Times New Roman" w:cs="Times New Roman"/>
          <w:b/>
        </w:rPr>
        <w:t>specifica attività oggetto</w:t>
      </w:r>
      <w:r w:rsidRPr="005776EE">
        <w:rPr>
          <w:rFonts w:ascii="Times New Roman" w:hAnsi="Times New Roman" w:cs="Times New Roman"/>
        </w:rPr>
        <w:t xml:space="preserve"> del progetto proposto:</w:t>
      </w:r>
    </w:p>
    <w:p w:rsidR="001F3DA8" w:rsidRPr="005776EE" w:rsidRDefault="001F3DA8" w:rsidP="001F3DA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eastAsia="x-none"/>
        </w:rPr>
      </w:pPr>
      <w:r w:rsidRPr="005776EE">
        <w:rPr>
          <w:rFonts w:ascii="Times New Roman" w:hAnsi="Times New Roman" w:cs="Times New Roman"/>
        </w:rPr>
        <w:t xml:space="preserve">Piano aziendale da cui si evinca la situazione economica di partenza, le tappe </w:t>
      </w:r>
      <w:proofErr w:type="gramStart"/>
      <w:r w:rsidRPr="005776EE">
        <w:rPr>
          <w:rFonts w:ascii="Times New Roman" w:hAnsi="Times New Roman" w:cs="Times New Roman"/>
        </w:rPr>
        <w:t>essenziali  e</w:t>
      </w:r>
      <w:proofErr w:type="gramEnd"/>
      <w:r w:rsidRPr="005776EE">
        <w:rPr>
          <w:rFonts w:ascii="Times New Roman" w:hAnsi="Times New Roman" w:cs="Times New Roman"/>
        </w:rPr>
        <w:t xml:space="preserve"> gli obbiettivi per lo sviluppo della nuova attività </w:t>
      </w:r>
      <w:r w:rsidRPr="005776EE">
        <w:rPr>
          <w:rFonts w:ascii="Times New Roman" w:hAnsi="Times New Roman" w:cs="Times New Roman"/>
          <w:b/>
          <w:lang w:eastAsia="x-none"/>
        </w:rPr>
        <w:t xml:space="preserve">(modello 8); </w:t>
      </w:r>
    </w:p>
    <w:p w:rsidR="001F3DA8" w:rsidRPr="005776EE" w:rsidRDefault="001F3DA8" w:rsidP="001F3DA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eastAsia="x-none"/>
        </w:rPr>
      </w:pPr>
      <w:r w:rsidRPr="005776EE">
        <w:rPr>
          <w:rFonts w:ascii="Times New Roman" w:hAnsi="Times New Roman" w:cs="Times New Roman"/>
        </w:rPr>
        <w:t>Progetto</w:t>
      </w:r>
      <w:r w:rsidRPr="005776EE">
        <w:rPr>
          <w:rFonts w:ascii="Times New Roman" w:hAnsi="Times New Roman" w:cs="Times New Roman"/>
          <w:lang w:eastAsia="x-none"/>
        </w:rPr>
        <w:t xml:space="preserve"> dell’intervento proposto, redatto sulla apposita modulistica</w:t>
      </w:r>
      <w:r w:rsidRPr="005776EE">
        <w:rPr>
          <w:rFonts w:ascii="Times New Roman" w:hAnsi="Times New Roman" w:cs="Times New Roman"/>
          <w:b/>
          <w:lang w:eastAsia="x-none"/>
        </w:rPr>
        <w:t xml:space="preserve"> (modello 8); </w:t>
      </w:r>
    </w:p>
    <w:p w:rsidR="00303FEA" w:rsidRPr="005776EE" w:rsidRDefault="00303FEA" w:rsidP="007D01BE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776EE">
        <w:rPr>
          <w:rFonts w:ascii="Times New Roman" w:hAnsi="Times New Roman" w:cs="Times New Roman"/>
          <w:sz w:val="22"/>
          <w:szCs w:val="22"/>
        </w:rPr>
        <w:t>Quadro economico riepilogativo di tutti gli interventi proposti</w:t>
      </w:r>
      <w:r w:rsidR="001F3DA8" w:rsidRPr="005776EE">
        <w:rPr>
          <w:rFonts w:ascii="Times New Roman" w:hAnsi="Times New Roman" w:cs="Times New Roman"/>
          <w:sz w:val="22"/>
          <w:szCs w:val="22"/>
        </w:rPr>
        <w:t xml:space="preserve"> </w:t>
      </w:r>
      <w:r w:rsidR="001F3DA8" w:rsidRPr="005776EE">
        <w:rPr>
          <w:rFonts w:ascii="Times New Roman" w:hAnsi="Times New Roman" w:cs="Times New Roman"/>
          <w:b/>
          <w:sz w:val="22"/>
          <w:szCs w:val="22"/>
        </w:rPr>
        <w:t>(modello 8</w:t>
      </w:r>
      <w:r w:rsidR="001F3DA8" w:rsidRPr="005776EE">
        <w:rPr>
          <w:rFonts w:ascii="Times New Roman" w:hAnsi="Times New Roman" w:cs="Times New Roman"/>
          <w:sz w:val="22"/>
          <w:szCs w:val="22"/>
        </w:rPr>
        <w:t>)</w:t>
      </w:r>
      <w:r w:rsidRPr="005776EE">
        <w:rPr>
          <w:rFonts w:ascii="Times New Roman" w:hAnsi="Times New Roman" w:cs="Times New Roman"/>
          <w:sz w:val="22"/>
          <w:szCs w:val="22"/>
        </w:rPr>
        <w:t xml:space="preserve">, con timbro e firma di tecnico abilitato, corredato da: </w:t>
      </w:r>
    </w:p>
    <w:p w:rsidR="00303FEA" w:rsidRPr="005776EE" w:rsidRDefault="00303FEA" w:rsidP="00303FE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5776EE">
        <w:rPr>
          <w:rFonts w:ascii="Times New Roman" w:eastAsia="Calibri" w:hAnsi="Times New Roman" w:cs="Times New Roman"/>
        </w:rPr>
        <w:t>computo</w:t>
      </w:r>
      <w:proofErr w:type="gramEnd"/>
      <w:r w:rsidRPr="005776EE">
        <w:rPr>
          <w:rFonts w:ascii="Times New Roman" w:eastAsia="Calibri" w:hAnsi="Times New Roman" w:cs="Times New Roman"/>
        </w:rPr>
        <w:t xml:space="preserve"> metrico estimativo analitico, nel caso di opere edili, con timbro e firma di tecnico abilitato (deve essere utilizzato Elenco regionale dei prezzi delle opere pubbliche, in vigore alla data di pubblicazione del presente Avviso ; </w:t>
      </w:r>
    </w:p>
    <w:p w:rsidR="00303FEA" w:rsidRPr="005776EE" w:rsidRDefault="00303FEA" w:rsidP="00303FEA">
      <w:pPr>
        <w:numPr>
          <w:ilvl w:val="0"/>
          <w:numId w:val="8"/>
        </w:numPr>
        <w:tabs>
          <w:tab w:val="left" w:pos="0"/>
          <w:tab w:val="left" w:pos="426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5776EE">
        <w:rPr>
          <w:rFonts w:ascii="Times New Roman" w:eastAsia="Calibri" w:hAnsi="Times New Roman" w:cs="Times New Roman"/>
        </w:rPr>
        <w:t>per</w:t>
      </w:r>
      <w:proofErr w:type="gramEnd"/>
      <w:r w:rsidRPr="005776EE">
        <w:rPr>
          <w:rFonts w:ascii="Times New Roman" w:eastAsia="Calibri" w:hAnsi="Times New Roman" w:cs="Times New Roman"/>
        </w:rPr>
        <w:t xml:space="preserve"> quanto non riportato nell’Elenco regionale dei prezzi delle opere pubbliche e per la scelta dei tecnici, preventivi di spesa in forma analitica, debitamente datati e firmati, forniti su carta intestata da almeno tre ditte concorrenti, nel caso di acquisto e messa in opera macchine e attrezzature; </w:t>
      </w:r>
    </w:p>
    <w:p w:rsidR="001F3DA8" w:rsidRPr="005776EE" w:rsidRDefault="00303FEA" w:rsidP="00303FEA">
      <w:pPr>
        <w:numPr>
          <w:ilvl w:val="0"/>
          <w:numId w:val="8"/>
        </w:numPr>
        <w:tabs>
          <w:tab w:val="left" w:pos="0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</w:rPr>
      </w:pPr>
      <w:proofErr w:type="gramStart"/>
      <w:r w:rsidRPr="005776EE">
        <w:rPr>
          <w:rFonts w:ascii="Times New Roman" w:eastAsia="Calibri" w:hAnsi="Times New Roman" w:cs="Times New Roman"/>
        </w:rPr>
        <w:t>relazione</w:t>
      </w:r>
      <w:proofErr w:type="gramEnd"/>
      <w:r w:rsidRPr="005776EE">
        <w:rPr>
          <w:rFonts w:ascii="Times New Roman" w:eastAsia="Calibri" w:hAnsi="Times New Roman" w:cs="Times New Roman"/>
        </w:rPr>
        <w:t xml:space="preserve"> giustificativa della scelta operata sui preventivi redatta e sottoscritta da tecnico abilitato e dal richiedente i benefici e per i consulenti tecnici solo dal richiedente</w:t>
      </w:r>
      <w:r w:rsidR="001F3DA8" w:rsidRPr="005776EE">
        <w:rPr>
          <w:rFonts w:ascii="Times New Roman" w:eastAsia="Calibri" w:hAnsi="Times New Roman" w:cs="Times New Roman"/>
        </w:rPr>
        <w:t>;</w:t>
      </w:r>
    </w:p>
    <w:p w:rsidR="001F3DA8" w:rsidRPr="005776EE" w:rsidRDefault="001F3DA8" w:rsidP="001F3DA8">
      <w:pPr>
        <w:numPr>
          <w:ilvl w:val="0"/>
          <w:numId w:val="8"/>
        </w:numPr>
        <w:tabs>
          <w:tab w:val="left" w:pos="0"/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776EE">
        <w:rPr>
          <w:rFonts w:ascii="Times New Roman" w:hAnsi="Times New Roman" w:cs="Times New Roman"/>
        </w:rPr>
        <w:t>Progetto esecutivo di adeguamento strutturale degli immobili oggetto d’intervento corredato di elaborati grafici - planimetrie, piante, sezioni e prospetti - e di computo metrico estimativo delle opere (per le opere edili ed affini i prezzi unitari elencati nel computo metrico dovranno riferirsi al “Listino Prezzi delle Opere Pubbliche della Regione Puglia” in vigore alla data di pubblicazione del presente Bando Pubblico)</w:t>
      </w:r>
    </w:p>
    <w:p w:rsidR="00303FEA" w:rsidRPr="005776EE" w:rsidRDefault="00303FEA" w:rsidP="001F3DA8">
      <w:pPr>
        <w:tabs>
          <w:tab w:val="left" w:pos="0"/>
          <w:tab w:val="left" w:pos="426"/>
          <w:tab w:val="left" w:pos="709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FF0000"/>
        </w:rPr>
      </w:pPr>
    </w:p>
    <w:p w:rsidR="00303FEA" w:rsidRPr="005776EE" w:rsidRDefault="00303FEA" w:rsidP="00987FFB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776EE">
        <w:rPr>
          <w:rFonts w:ascii="Times New Roman" w:hAnsi="Times New Roman" w:cs="Times New Roman"/>
          <w:sz w:val="22"/>
          <w:szCs w:val="22"/>
        </w:rPr>
        <w:t>Elaborati grafici consistenti in planimetria con l’ubicazione degli interventi e layout con timbro e firma di tecnico abilitato.</w:t>
      </w:r>
    </w:p>
    <w:p w:rsidR="00303FEA" w:rsidRPr="005776EE" w:rsidRDefault="00303FEA" w:rsidP="00987FFB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776EE">
        <w:rPr>
          <w:rFonts w:ascii="Times New Roman" w:hAnsi="Times New Roman" w:cs="Times New Roman"/>
          <w:sz w:val="22"/>
          <w:szCs w:val="22"/>
        </w:rPr>
        <w:t>Immagini fotografiche dello status quo</w:t>
      </w:r>
      <w:r w:rsidR="00D500D8" w:rsidRPr="005776EE">
        <w:rPr>
          <w:rFonts w:ascii="Times New Roman" w:hAnsi="Times New Roman" w:cs="Times New Roman"/>
          <w:sz w:val="22"/>
          <w:szCs w:val="22"/>
        </w:rPr>
        <w:t>;</w:t>
      </w:r>
    </w:p>
    <w:p w:rsidR="001F3DA8" w:rsidRPr="005776EE" w:rsidRDefault="001F3DA8" w:rsidP="00987FFB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776EE">
        <w:rPr>
          <w:rFonts w:ascii="Times New Roman" w:hAnsi="Times New Roman" w:cs="Times New Roman"/>
          <w:sz w:val="22"/>
          <w:szCs w:val="22"/>
        </w:rPr>
        <w:t xml:space="preserve">Accordi di collaborazione, protocollo </w:t>
      </w:r>
      <w:proofErr w:type="gramStart"/>
      <w:r w:rsidRPr="005776EE">
        <w:rPr>
          <w:rFonts w:ascii="Times New Roman" w:hAnsi="Times New Roman" w:cs="Times New Roman"/>
          <w:sz w:val="22"/>
          <w:szCs w:val="22"/>
        </w:rPr>
        <w:t>d’intesa  per</w:t>
      </w:r>
      <w:proofErr w:type="gramEnd"/>
      <w:r w:rsidRPr="005776EE">
        <w:rPr>
          <w:rFonts w:ascii="Times New Roman" w:hAnsi="Times New Roman" w:cs="Times New Roman"/>
          <w:sz w:val="22"/>
          <w:szCs w:val="22"/>
        </w:rPr>
        <w:t xml:space="preserve"> la costituzione di reti di servizi locali</w:t>
      </w:r>
    </w:p>
    <w:p w:rsidR="00D500D8" w:rsidRPr="005776EE" w:rsidRDefault="00D500D8" w:rsidP="00987FFB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776EE">
        <w:rPr>
          <w:rFonts w:ascii="Times New Roman" w:hAnsi="Times New Roman" w:cs="Times New Roman"/>
          <w:sz w:val="22"/>
          <w:szCs w:val="22"/>
        </w:rPr>
        <w:t>Altro……………………………</w:t>
      </w:r>
    </w:p>
    <w:p w:rsidR="00FF5B6A" w:rsidRPr="005776EE" w:rsidRDefault="00FF5B6A" w:rsidP="00FF5B6A">
      <w:pPr>
        <w:autoSpaceDE w:val="0"/>
        <w:autoSpaceDN w:val="0"/>
        <w:adjustRightInd w:val="0"/>
        <w:spacing w:after="0" w:line="240" w:lineRule="auto"/>
        <w:ind w:firstLine="410"/>
        <w:rPr>
          <w:rFonts w:ascii="Times New Roman" w:hAnsi="Times New Roman" w:cs="Times New Roman"/>
          <w:color w:val="000000"/>
        </w:rPr>
      </w:pPr>
      <w:r w:rsidRPr="005776EE">
        <w:rPr>
          <w:rFonts w:ascii="Times New Roman" w:hAnsi="Times New Roman" w:cs="Times New Roman"/>
          <w:bCs/>
          <w:color w:val="000000"/>
        </w:rPr>
        <w:tab/>
      </w:r>
      <w:r w:rsidRPr="005776EE">
        <w:rPr>
          <w:rFonts w:ascii="Times New Roman" w:hAnsi="Times New Roman" w:cs="Times New Roman"/>
          <w:bCs/>
          <w:color w:val="000000"/>
        </w:rPr>
        <w:tab/>
      </w:r>
      <w:r w:rsidRPr="005776EE">
        <w:rPr>
          <w:rFonts w:ascii="Times New Roman" w:hAnsi="Times New Roman" w:cs="Times New Roman"/>
          <w:color w:val="000000"/>
        </w:rPr>
        <w:tab/>
      </w:r>
      <w:r w:rsidRPr="005776EE">
        <w:rPr>
          <w:rFonts w:ascii="Times New Roman" w:hAnsi="Times New Roman" w:cs="Times New Roman"/>
          <w:color w:val="000000"/>
        </w:rPr>
        <w:tab/>
      </w:r>
      <w:r w:rsidRPr="005776EE">
        <w:rPr>
          <w:rFonts w:ascii="Times New Roman" w:hAnsi="Times New Roman" w:cs="Times New Roman"/>
          <w:color w:val="000000"/>
        </w:rPr>
        <w:tab/>
      </w:r>
      <w:r w:rsidRPr="005776EE">
        <w:rPr>
          <w:rFonts w:ascii="Times New Roman" w:hAnsi="Times New Roman" w:cs="Times New Roman"/>
          <w:color w:val="000000"/>
        </w:rPr>
        <w:tab/>
      </w:r>
      <w:r w:rsidRPr="005776EE">
        <w:rPr>
          <w:rFonts w:ascii="Times New Roman" w:hAnsi="Times New Roman" w:cs="Times New Roman"/>
          <w:color w:val="000000"/>
        </w:rPr>
        <w:tab/>
      </w:r>
      <w:r w:rsidRPr="005776EE">
        <w:rPr>
          <w:rFonts w:ascii="Times New Roman" w:hAnsi="Times New Roman" w:cs="Times New Roman"/>
          <w:color w:val="000000"/>
        </w:rPr>
        <w:tab/>
      </w:r>
      <w:r w:rsidRPr="005776EE">
        <w:rPr>
          <w:rFonts w:ascii="Times New Roman" w:hAnsi="Times New Roman" w:cs="Times New Roman"/>
          <w:color w:val="000000"/>
        </w:rPr>
        <w:tab/>
        <w:t>Firma</w:t>
      </w:r>
      <w:r w:rsidRPr="005776EE">
        <w:rPr>
          <w:rFonts w:ascii="Times New Roman" w:hAnsi="Times New Roman" w:cs="Times New Roman"/>
          <w:color w:val="000000"/>
          <w:vertAlign w:val="superscript"/>
        </w:rPr>
        <w:footnoteReference w:id="2"/>
      </w:r>
      <w:r w:rsidRPr="005776EE">
        <w:rPr>
          <w:rFonts w:ascii="Times New Roman" w:hAnsi="Times New Roman" w:cs="Times New Roman"/>
          <w:color w:val="000000"/>
        </w:rPr>
        <w:tab/>
      </w:r>
    </w:p>
    <w:p w:rsidR="00FF5B6A" w:rsidRPr="005776EE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F5B6A" w:rsidRPr="005776EE" w:rsidRDefault="00FF5B6A" w:rsidP="00FF5B6A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 w:rsidRPr="005776EE">
        <w:rPr>
          <w:rFonts w:ascii="Times New Roman" w:hAnsi="Times New Roman" w:cs="Times New Roman"/>
          <w:color w:val="000000"/>
        </w:rPr>
        <w:t>___________, lì ___________</w:t>
      </w:r>
      <w:r w:rsidR="004B1624" w:rsidRPr="005776EE">
        <w:rPr>
          <w:rFonts w:ascii="Times New Roman" w:hAnsi="Times New Roman" w:cs="Times New Roman"/>
          <w:color w:val="000000"/>
        </w:rPr>
        <w:t xml:space="preserve">           </w:t>
      </w:r>
      <w:r w:rsidRPr="005776EE">
        <w:rPr>
          <w:rFonts w:ascii="Times New Roman" w:hAnsi="Times New Roman" w:cs="Times New Roman"/>
          <w:color w:val="000000"/>
        </w:rPr>
        <w:tab/>
      </w:r>
      <w:r w:rsidRPr="005776EE">
        <w:rPr>
          <w:rFonts w:ascii="Times New Roman" w:hAnsi="Times New Roman" w:cs="Times New Roman"/>
          <w:color w:val="000000"/>
        </w:rPr>
        <w:tab/>
        <w:t>_______________________________</w:t>
      </w:r>
    </w:p>
    <w:p w:rsidR="005776EE" w:rsidRDefault="005776E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</w:p>
    <w:p w:rsidR="005776EE" w:rsidRDefault="005776E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</w:p>
    <w:p w:rsidR="005776EE" w:rsidRPr="00AF376D" w:rsidRDefault="005776EE" w:rsidP="005776EE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</w:p>
    <w:p w:rsidR="005776EE" w:rsidRPr="00AF376D" w:rsidRDefault="005776EE" w:rsidP="005776EE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  <w:r w:rsidRPr="00AF376D"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  <w:t>Consenso al trattamento dei dati personali</w:t>
      </w:r>
    </w:p>
    <w:p w:rsidR="005776EE" w:rsidRPr="00AF376D" w:rsidRDefault="005776EE" w:rsidP="005776EE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>Lgs</w:t>
      </w:r>
      <w:proofErr w:type="spellEnd"/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>. 101/2018.</w:t>
      </w:r>
    </w:p>
    <w:p w:rsidR="005776EE" w:rsidRPr="00AF376D" w:rsidRDefault="005776EE" w:rsidP="005776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GoBack"/>
      <w:bookmarkEnd w:id="1"/>
      <w:r w:rsidRPr="00AF376D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5776EE" w:rsidRDefault="005776EE" w:rsidP="005776EE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76EE" w:rsidRDefault="005776EE" w:rsidP="005776EE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76EE" w:rsidRDefault="005776EE" w:rsidP="005776EE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76D"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5776EE" w:rsidRPr="005776EE" w:rsidRDefault="005776E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</w:p>
    <w:sectPr w:rsidR="005776EE" w:rsidRPr="005776EE" w:rsidSect="00F227A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465" w:rsidRDefault="00881465" w:rsidP="00FF5B6A">
      <w:pPr>
        <w:spacing w:after="0" w:line="240" w:lineRule="auto"/>
      </w:pPr>
      <w:r>
        <w:separator/>
      </w:r>
    </w:p>
  </w:endnote>
  <w:endnote w:type="continuationSeparator" w:id="0">
    <w:p w:rsidR="00881465" w:rsidRDefault="00881465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465" w:rsidRDefault="00881465" w:rsidP="00FF5B6A">
      <w:pPr>
        <w:spacing w:after="0" w:line="240" w:lineRule="auto"/>
      </w:pPr>
      <w:r>
        <w:separator/>
      </w:r>
    </w:p>
  </w:footnote>
  <w:footnote w:type="continuationSeparator" w:id="0">
    <w:p w:rsidR="00881465" w:rsidRDefault="00881465" w:rsidP="00FF5B6A">
      <w:pPr>
        <w:spacing w:after="0" w:line="240" w:lineRule="auto"/>
      </w:pPr>
      <w:r>
        <w:continuationSeparator/>
      </w:r>
    </w:p>
  </w:footnote>
  <w:footnote w:id="1">
    <w:p w:rsidR="00303FEA" w:rsidRPr="00814425" w:rsidRDefault="00303FEA" w:rsidP="00303FEA">
      <w:pPr>
        <w:pStyle w:val="Testonotaapidipagina"/>
        <w:rPr>
          <w:rFonts w:ascii="Times New Roman" w:hAnsi="Times New Roman" w:cs="Times New Roman"/>
        </w:rPr>
      </w:pPr>
      <w:r w:rsidRPr="001544EE">
        <w:rPr>
          <w:rStyle w:val="Rimandonotaapidipagina"/>
          <w:rFonts w:ascii="Times New Roman" w:hAnsi="Times New Roman" w:cs="Times New Roman"/>
        </w:rPr>
        <w:footnoteRef/>
      </w:r>
      <w:r w:rsidRPr="001544EE">
        <w:rPr>
          <w:rFonts w:ascii="Times New Roman" w:hAnsi="Times New Roman" w:cs="Times New Roman"/>
        </w:rPr>
        <w:t xml:space="preserve"> Barrare i documenti presenti.</w:t>
      </w:r>
    </w:p>
  </w:footnote>
  <w:footnote w:id="2">
    <w:p w:rsidR="00FF5B6A" w:rsidRPr="003551C5" w:rsidRDefault="00FF5B6A" w:rsidP="00FF5B6A">
      <w:pPr>
        <w:pStyle w:val="Testonotaapidipagina"/>
        <w:jc w:val="both"/>
        <w:rPr>
          <w:rFonts w:ascii="Times New Roman" w:eastAsia="Times New Roman" w:hAnsi="Times New Roman" w:cs="Times New Roman"/>
          <w:lang w:eastAsia="it-IT"/>
        </w:rPr>
      </w:pPr>
      <w:r w:rsidRPr="003551C5">
        <w:rPr>
          <w:rStyle w:val="Rimandonotaapidipagina"/>
          <w:rFonts w:ascii="Times New Roman" w:hAnsi="Times New Roman" w:cs="Times New Roman"/>
        </w:rPr>
        <w:footnoteRef/>
      </w:r>
      <w:r w:rsidR="003551C5" w:rsidRPr="003551C5">
        <w:rPr>
          <w:rFonts w:ascii="Times New Roman" w:eastAsia="Times New Roman" w:hAnsi="Times New Roman" w:cs="Times New Roman"/>
          <w:lang w:eastAsia="it-IT"/>
        </w:rPr>
        <w:t>A</w:t>
      </w:r>
      <w:r w:rsidRPr="003551C5">
        <w:rPr>
          <w:rFonts w:ascii="Times New Roman" w:eastAsia="Times New Roman" w:hAnsi="Times New Roman" w:cs="Times New Roman"/>
          <w:lang w:eastAsia="it-IT"/>
        </w:rPr>
        <w:t>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B6A" w:rsidRDefault="00E46C7A" w:rsidP="00E46C7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5B6A" w:rsidRDefault="00FF5B6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C19DE"/>
    <w:multiLevelType w:val="hybridMultilevel"/>
    <w:tmpl w:val="4AA28A12"/>
    <w:lvl w:ilvl="0" w:tplc="69EE282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53BA3"/>
    <w:multiLevelType w:val="hybridMultilevel"/>
    <w:tmpl w:val="2CC26270"/>
    <w:lvl w:ilvl="0" w:tplc="B03EE1CE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4F2F5D"/>
    <w:multiLevelType w:val="hybridMultilevel"/>
    <w:tmpl w:val="816A2ED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B096E"/>
    <w:multiLevelType w:val="hybridMultilevel"/>
    <w:tmpl w:val="DE1C56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92386A"/>
    <w:multiLevelType w:val="hybridMultilevel"/>
    <w:tmpl w:val="AB2A0146"/>
    <w:lvl w:ilvl="0" w:tplc="B03EE1CE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  <w:sz w:val="36"/>
        <w:szCs w:val="36"/>
      </w:rPr>
    </w:lvl>
    <w:lvl w:ilvl="1" w:tplc="04100019">
      <w:start w:val="1"/>
      <w:numFmt w:val="lowerLetter"/>
      <w:lvlText w:val="%2."/>
      <w:lvlJc w:val="left"/>
      <w:pPr>
        <w:ind w:left="731" w:hanging="360"/>
      </w:pPr>
    </w:lvl>
    <w:lvl w:ilvl="2" w:tplc="0410001B">
      <w:start w:val="1"/>
      <w:numFmt w:val="lowerRoman"/>
      <w:lvlText w:val="%3."/>
      <w:lvlJc w:val="right"/>
      <w:pPr>
        <w:ind w:left="1451" w:hanging="180"/>
      </w:pPr>
    </w:lvl>
    <w:lvl w:ilvl="3" w:tplc="0410000F">
      <w:start w:val="1"/>
      <w:numFmt w:val="decimal"/>
      <w:lvlText w:val="%4."/>
      <w:lvlJc w:val="left"/>
      <w:pPr>
        <w:ind w:left="2171" w:hanging="360"/>
      </w:pPr>
      <w:rPr>
        <w:strike w:val="0"/>
      </w:rPr>
    </w:lvl>
    <w:lvl w:ilvl="4" w:tplc="04100019" w:tentative="1">
      <w:start w:val="1"/>
      <w:numFmt w:val="lowerLetter"/>
      <w:lvlText w:val="%5."/>
      <w:lvlJc w:val="left"/>
      <w:pPr>
        <w:ind w:left="2891" w:hanging="360"/>
      </w:pPr>
    </w:lvl>
    <w:lvl w:ilvl="5" w:tplc="0410001B" w:tentative="1">
      <w:start w:val="1"/>
      <w:numFmt w:val="lowerRoman"/>
      <w:lvlText w:val="%6."/>
      <w:lvlJc w:val="right"/>
      <w:pPr>
        <w:ind w:left="3611" w:hanging="180"/>
      </w:pPr>
    </w:lvl>
    <w:lvl w:ilvl="6" w:tplc="0410000F" w:tentative="1">
      <w:start w:val="1"/>
      <w:numFmt w:val="decimal"/>
      <w:lvlText w:val="%7."/>
      <w:lvlJc w:val="left"/>
      <w:pPr>
        <w:ind w:left="4331" w:hanging="360"/>
      </w:pPr>
    </w:lvl>
    <w:lvl w:ilvl="7" w:tplc="04100019" w:tentative="1">
      <w:start w:val="1"/>
      <w:numFmt w:val="lowerLetter"/>
      <w:lvlText w:val="%8."/>
      <w:lvlJc w:val="left"/>
      <w:pPr>
        <w:ind w:left="5051" w:hanging="360"/>
      </w:pPr>
    </w:lvl>
    <w:lvl w:ilvl="8" w:tplc="0410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 w15:restartNumberingAfterBreak="0">
    <w:nsid w:val="3EA61871"/>
    <w:multiLevelType w:val="hybridMultilevel"/>
    <w:tmpl w:val="3F622250"/>
    <w:lvl w:ilvl="0" w:tplc="A8AC7F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 New Roman" w:hint="default"/>
        <w:sz w:val="24"/>
      </w:rPr>
    </w:lvl>
    <w:lvl w:ilvl="1" w:tplc="CCA8D6D4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000EF0"/>
    <w:multiLevelType w:val="hybridMultilevel"/>
    <w:tmpl w:val="60AAEE0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1646C9"/>
    <w:multiLevelType w:val="hybridMultilevel"/>
    <w:tmpl w:val="ACE8D370"/>
    <w:lvl w:ilvl="0" w:tplc="779E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A1C14"/>
    <w:multiLevelType w:val="hybridMultilevel"/>
    <w:tmpl w:val="97BEFEA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E7250"/>
    <w:multiLevelType w:val="hybridMultilevel"/>
    <w:tmpl w:val="635EA85C"/>
    <w:lvl w:ilvl="0" w:tplc="64E4EB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strike w:val="0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B17BBE"/>
    <w:multiLevelType w:val="hybridMultilevel"/>
    <w:tmpl w:val="F1526C3C"/>
    <w:lvl w:ilvl="0" w:tplc="48E262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8F1530"/>
    <w:multiLevelType w:val="hybridMultilevel"/>
    <w:tmpl w:val="5A643D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3"/>
  </w:num>
  <w:num w:numId="8">
    <w:abstractNumId w:val="0"/>
  </w:num>
  <w:num w:numId="9">
    <w:abstractNumId w:val="5"/>
  </w:num>
  <w:num w:numId="10">
    <w:abstractNumId w:val="9"/>
  </w:num>
  <w:num w:numId="11">
    <w:abstractNumId w:val="3"/>
  </w:num>
  <w:num w:numId="12">
    <w:abstractNumId w:val="4"/>
  </w:num>
  <w:num w:numId="13">
    <w:abstractNumId w:val="2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B6A"/>
    <w:rsid w:val="0002437A"/>
    <w:rsid w:val="00095B33"/>
    <w:rsid w:val="000B1378"/>
    <w:rsid w:val="000E1371"/>
    <w:rsid w:val="001544EE"/>
    <w:rsid w:val="001602E9"/>
    <w:rsid w:val="00170FCD"/>
    <w:rsid w:val="001F3DA8"/>
    <w:rsid w:val="00303FEA"/>
    <w:rsid w:val="00333D92"/>
    <w:rsid w:val="003551C5"/>
    <w:rsid w:val="003979FD"/>
    <w:rsid w:val="0045056B"/>
    <w:rsid w:val="004B1624"/>
    <w:rsid w:val="004B5DCA"/>
    <w:rsid w:val="005776EE"/>
    <w:rsid w:val="005C7EC4"/>
    <w:rsid w:val="006056A8"/>
    <w:rsid w:val="006B34E3"/>
    <w:rsid w:val="00702358"/>
    <w:rsid w:val="00737908"/>
    <w:rsid w:val="007D01BE"/>
    <w:rsid w:val="00805849"/>
    <w:rsid w:val="008301EB"/>
    <w:rsid w:val="00844C35"/>
    <w:rsid w:val="00881465"/>
    <w:rsid w:val="0096278B"/>
    <w:rsid w:val="00987FFB"/>
    <w:rsid w:val="009A0E24"/>
    <w:rsid w:val="009A4AA1"/>
    <w:rsid w:val="00A63EFF"/>
    <w:rsid w:val="00A81D2A"/>
    <w:rsid w:val="00A87A62"/>
    <w:rsid w:val="00AB0271"/>
    <w:rsid w:val="00B1093B"/>
    <w:rsid w:val="00B3130C"/>
    <w:rsid w:val="00BC283E"/>
    <w:rsid w:val="00C626B5"/>
    <w:rsid w:val="00C66E27"/>
    <w:rsid w:val="00D433E9"/>
    <w:rsid w:val="00D500D8"/>
    <w:rsid w:val="00D53E5D"/>
    <w:rsid w:val="00D77735"/>
    <w:rsid w:val="00DA48B5"/>
    <w:rsid w:val="00DD2A57"/>
    <w:rsid w:val="00DD710A"/>
    <w:rsid w:val="00E41EC5"/>
    <w:rsid w:val="00E46C7A"/>
    <w:rsid w:val="00E56552"/>
    <w:rsid w:val="00F227A0"/>
    <w:rsid w:val="00F720B8"/>
    <w:rsid w:val="00F75A15"/>
    <w:rsid w:val="00FD1464"/>
    <w:rsid w:val="00FF0653"/>
    <w:rsid w:val="00FF5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B1312E-B42A-411D-A427-DE7468B8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5B6A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03F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56552"/>
    <w:pPr>
      <w:keepNext/>
      <w:spacing w:after="0" w:line="240" w:lineRule="auto"/>
      <w:ind w:firstLine="720"/>
      <w:jc w:val="both"/>
      <w:outlineLvl w:val="3"/>
    </w:pPr>
    <w:rPr>
      <w:rFonts w:ascii="Arial" w:eastAsia="Calibri" w:hAnsi="Arial" w:cs="Times New Roman"/>
      <w:i/>
      <w:i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0E1371"/>
    <w:rPr>
      <w:color w:val="0000FF"/>
      <w:u w:val="single"/>
    </w:rPr>
  </w:style>
  <w:style w:type="paragraph" w:customStyle="1" w:styleId="Style3">
    <w:name w:val="Style3"/>
    <w:basedOn w:val="Normale"/>
    <w:rsid w:val="000E13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yle5">
    <w:name w:val="Style5"/>
    <w:basedOn w:val="Normale"/>
    <w:rsid w:val="000E13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yle6">
    <w:name w:val="Style6"/>
    <w:basedOn w:val="Normale"/>
    <w:rsid w:val="000E1371"/>
    <w:pPr>
      <w:widowControl w:val="0"/>
      <w:autoSpaceDE w:val="0"/>
      <w:autoSpaceDN w:val="0"/>
      <w:adjustRightInd w:val="0"/>
      <w:spacing w:after="0" w:line="431" w:lineRule="exact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yle7">
    <w:name w:val="Style7"/>
    <w:basedOn w:val="Normale"/>
    <w:rsid w:val="000E1371"/>
    <w:pPr>
      <w:widowControl w:val="0"/>
      <w:autoSpaceDE w:val="0"/>
      <w:autoSpaceDN w:val="0"/>
      <w:adjustRightInd w:val="0"/>
      <w:spacing w:after="0" w:line="427" w:lineRule="exact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yle8">
    <w:name w:val="Style8"/>
    <w:basedOn w:val="Normale"/>
    <w:rsid w:val="000E1371"/>
    <w:pPr>
      <w:widowControl w:val="0"/>
      <w:autoSpaceDE w:val="0"/>
      <w:autoSpaceDN w:val="0"/>
      <w:adjustRightInd w:val="0"/>
      <w:spacing w:after="0" w:line="427" w:lineRule="exact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14">
    <w:name w:val="Font Style14"/>
    <w:rsid w:val="000E137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5">
    <w:name w:val="Font Style15"/>
    <w:rsid w:val="000E1371"/>
    <w:rPr>
      <w:rFonts w:ascii="Times New Roman" w:hAnsi="Times New Roman" w:cs="Times New Roman" w:hint="default"/>
      <w:sz w:val="22"/>
      <w:szCs w:val="22"/>
    </w:rPr>
  </w:style>
  <w:style w:type="character" w:customStyle="1" w:styleId="FontStyle16">
    <w:name w:val="Font Style16"/>
    <w:rsid w:val="000E1371"/>
    <w:rPr>
      <w:rFonts w:ascii="Times New Roman" w:hAnsi="Times New Roman" w:cs="Times New Roman" w:hint="default"/>
      <w:sz w:val="20"/>
      <w:szCs w:val="20"/>
    </w:rPr>
  </w:style>
  <w:style w:type="character" w:customStyle="1" w:styleId="FontStyle17">
    <w:name w:val="Font Style17"/>
    <w:rsid w:val="000E1371"/>
    <w:rPr>
      <w:rFonts w:ascii="Times New Roman" w:hAnsi="Times New Roman" w:cs="Times New Roman" w:hint="default"/>
      <w:i/>
      <w:iCs/>
      <w:sz w:val="14"/>
      <w:szCs w:val="14"/>
    </w:rPr>
  </w:style>
  <w:style w:type="character" w:customStyle="1" w:styleId="FontStyle18">
    <w:name w:val="Font Style18"/>
    <w:rsid w:val="000E1371"/>
    <w:rPr>
      <w:rFonts w:ascii="Times New Roman" w:hAnsi="Times New Roman" w:cs="Times New Roman" w:hint="default"/>
      <w:sz w:val="14"/>
      <w:szCs w:val="14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E56552"/>
    <w:rPr>
      <w:rFonts w:ascii="Arial" w:eastAsia="Calibri" w:hAnsi="Arial" w:cs="Times New Roman"/>
      <w:i/>
      <w:iCs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D1464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03F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303FE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3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30F9D-3E90-4CD5-BB32-5364D6B61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24</cp:revision>
  <cp:lastPrinted>2018-05-14T07:17:00Z</cp:lastPrinted>
  <dcterms:created xsi:type="dcterms:W3CDTF">2018-05-10T17:08:00Z</dcterms:created>
  <dcterms:modified xsi:type="dcterms:W3CDTF">2019-06-27T08:46:00Z</dcterms:modified>
</cp:coreProperties>
</file>